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5A8F92C8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A8139C">
        <w:rPr>
          <w:rFonts w:ascii="Cambria" w:hAnsi="Cambria" w:cs="Arial"/>
          <w:b/>
          <w:bCs/>
          <w:szCs w:val="22"/>
        </w:rPr>
        <w:t>10</w:t>
      </w:r>
      <w:r w:rsidR="00DC559B" w:rsidRPr="004414F5">
        <w:rPr>
          <w:rFonts w:ascii="Cambria" w:hAnsi="Cambria" w:cs="Arial"/>
          <w:b/>
          <w:bCs/>
          <w:szCs w:val="22"/>
        </w:rPr>
        <w:t xml:space="preserve">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ins w:id="0" w:author="Michał Stec" w:date="2021-05-11T10:42:00Z">
        <w:r w:rsidR="00946A73">
          <w:rPr>
            <w:rFonts w:ascii="Cambria" w:hAnsi="Cambria" w:cs="Arial"/>
            <w:b/>
            <w:bCs/>
            <w:sz w:val="22"/>
            <w:szCs w:val="22"/>
          </w:rPr>
          <w:t>ROBÓT BUDOWLANYCH</w:t>
        </w:r>
      </w:ins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3F05C1F1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ins w:id="1" w:author="1223 N.Lutówko Przemysław Hermann" w:date="2021-05-21T09:39:00Z">
        <w:r w:rsidR="00AB00C7">
          <w:rPr>
            <w:rFonts w:ascii="Cambria" w:hAnsi="Cambria" w:cs="Arial"/>
            <w:b/>
            <w:bCs/>
            <w:sz w:val="22"/>
            <w:szCs w:val="22"/>
          </w:rPr>
          <w:t>Dobudowa kancelarii do budynku leśniczówki Lutowo</w:t>
        </w:r>
      </w:ins>
      <w:bookmarkStart w:id="2" w:name="_GoBack"/>
      <w:bookmarkEnd w:id="2"/>
      <w:del w:id="3" w:author="1223 N.Lutówko Przemysław Hermann" w:date="2021-05-21T09:39:00Z">
        <w:r w:rsidR="00A8139C" w:rsidRPr="00A8139C" w:rsidDel="00AB00C7">
          <w:rPr>
            <w:rFonts w:ascii="Cambria" w:hAnsi="Cambria" w:cs="Arial"/>
            <w:b/>
            <w:bCs/>
            <w:sz w:val="22"/>
            <w:szCs w:val="22"/>
          </w:rPr>
          <w:delText>Termomodernizacja leśniczówki Zaleśniak</w:delText>
        </w:r>
      </w:del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417B0CCC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del w:id="4" w:author="Michał Stec" w:date="2021-05-11T10:52:00Z">
        <w:r w:rsidRPr="00EB5DE3" w:rsidDel="00EF0494">
          <w:rPr>
            <w:rFonts w:ascii="Cambria" w:hAnsi="Cambria" w:cs="Arial"/>
            <w:bCs/>
            <w:sz w:val="22"/>
            <w:szCs w:val="22"/>
          </w:rPr>
          <w:delText xml:space="preserve">3 </w:delText>
        </w:r>
      </w:del>
      <w:ins w:id="5" w:author="Michał Stec" w:date="2021-05-11T10:52:00Z">
        <w:r w:rsidR="00EF0494">
          <w:rPr>
            <w:rFonts w:ascii="Cambria" w:hAnsi="Cambria" w:cs="Arial"/>
            <w:bCs/>
            <w:sz w:val="22"/>
            <w:szCs w:val="22"/>
          </w:rPr>
          <w:t>5</w:t>
        </w:r>
        <w:r w:rsidR="00EF0494" w:rsidRPr="00EB5DE3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del w:id="6" w:author="Michał Stec" w:date="2021-05-11T10:54:00Z">
        <w:r w:rsidDel="008143F1">
          <w:rPr>
            <w:rFonts w:ascii="Cambria" w:hAnsi="Cambria" w:cs="Arial"/>
            <w:bCs/>
            <w:sz w:val="22"/>
            <w:szCs w:val="22"/>
          </w:rPr>
          <w:delText>usługi</w:delText>
        </w:r>
      </w:del>
      <w:ins w:id="7" w:author="Michał Stec" w:date="2021-05-11T10:54:00Z">
        <w:r w:rsidR="008143F1">
          <w:rPr>
            <w:rFonts w:ascii="Cambria" w:hAnsi="Cambria" w:cs="Arial"/>
            <w:bCs/>
            <w:sz w:val="22"/>
            <w:szCs w:val="22"/>
          </w:rPr>
          <w:t xml:space="preserve"> roboty budowlane</w:t>
        </w:r>
      </w:ins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4E239ABA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del w:id="8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 xml:space="preserve">usługa </w:delText>
              </w:r>
            </w:del>
            <w:ins w:id="9" w:author="Michał Stec" w:date="2021-05-11T10:52:00Z">
              <w:r w:rsidR="00EF0494">
                <w:rPr>
                  <w:rFonts w:ascii="Cambria" w:hAnsi="Cambria" w:cs="Arial"/>
                  <w:b/>
                  <w:bCs/>
                </w:rPr>
                <w:t>roboty budowlane</w:t>
              </w:r>
              <w:r w:rsidR="00EF0494" w:rsidRPr="001557A5">
                <w:rPr>
                  <w:rFonts w:ascii="Cambria" w:hAnsi="Cambria" w:cs="Arial"/>
                  <w:b/>
                  <w:bCs/>
                </w:rPr>
                <w:t xml:space="preserve"> </w:t>
              </w:r>
            </w:ins>
            <w:r w:rsidRPr="001557A5">
              <w:rPr>
                <w:rFonts w:ascii="Cambria" w:hAnsi="Cambria" w:cs="Arial"/>
                <w:b/>
                <w:bCs/>
              </w:rPr>
              <w:t>został</w:t>
            </w:r>
            <w:ins w:id="10" w:author="Michał Stec" w:date="2021-05-11T10:52:00Z">
              <w:r w:rsidR="00EF0494">
                <w:rPr>
                  <w:rFonts w:ascii="Cambria" w:hAnsi="Cambria" w:cs="Arial"/>
                  <w:b/>
                  <w:bCs/>
                </w:rPr>
                <w:t>y</w:t>
              </w:r>
            </w:ins>
            <w:del w:id="11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>a</w:delText>
              </w:r>
            </w:del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del w:id="12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 xml:space="preserve">wykonana </w:delText>
              </w:r>
            </w:del>
            <w:ins w:id="13" w:author="Michał Stec" w:date="2021-05-11T10:52:00Z">
              <w:r w:rsidR="00EF0494" w:rsidRPr="001557A5">
                <w:rPr>
                  <w:rFonts w:ascii="Cambria" w:hAnsi="Cambria" w:cs="Arial"/>
                  <w:b/>
                  <w:bCs/>
                </w:rPr>
                <w:t>wykonan</w:t>
              </w:r>
              <w:r w:rsidR="00EF0494">
                <w:rPr>
                  <w:rFonts w:ascii="Cambria" w:hAnsi="Cambria" w:cs="Arial"/>
                  <w:b/>
                  <w:bCs/>
                </w:rPr>
                <w:t>e</w:t>
              </w:r>
              <w:r w:rsidR="00EF0494" w:rsidRPr="001557A5">
                <w:rPr>
                  <w:rFonts w:ascii="Cambria" w:hAnsi="Cambria" w:cs="Arial"/>
                  <w:b/>
                  <w:bCs/>
                </w:rPr>
                <w:t xml:space="preserve"> </w:t>
              </w:r>
            </w:ins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CF286D7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ins w:id="14" w:author="Michał Stec" w:date="2021-05-11T10:52:00Z">
              <w:r w:rsidR="00EF0494">
                <w:rPr>
                  <w:rFonts w:ascii="Cambria" w:hAnsi="Cambria" w:cs="Arial"/>
                  <w:b/>
                  <w:bCs/>
                </w:rPr>
                <w:t>robót budowlanych</w:t>
              </w:r>
            </w:ins>
            <w:del w:id="15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>usługi</w:delText>
              </w:r>
            </w:del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42AF2FA3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del w:id="16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>usług</w:delText>
              </w:r>
            </w:del>
            <w:ins w:id="17" w:author="Michał Stec" w:date="2021-05-11T10:52:00Z">
              <w:r w:rsidR="00EF0494">
                <w:rPr>
                  <w:rFonts w:ascii="Cambria" w:hAnsi="Cambria" w:cs="Arial"/>
                  <w:b/>
                  <w:bCs/>
                </w:rPr>
                <w:t>robót budowlanych</w:t>
              </w:r>
            </w:ins>
            <w:ins w:id="18" w:author="Michał Stec" w:date="2021-05-11T10:55:00Z">
              <w:r w:rsidR="005A2F5A">
                <w:rPr>
                  <w:rFonts w:ascii="Cambria" w:hAnsi="Cambria" w:cs="Arial"/>
                  <w:b/>
                  <w:bCs/>
                </w:rPr>
                <w:t xml:space="preserve"> i miejsce ich wykonania</w:t>
              </w:r>
            </w:ins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EEBC7C0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del w:id="19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>usług</w:delText>
              </w:r>
            </w:del>
            <w:ins w:id="20" w:author="Michał Stec" w:date="2021-05-11T10:52:00Z">
              <w:r w:rsidR="00EF0494">
                <w:rPr>
                  <w:rFonts w:ascii="Cambria" w:hAnsi="Cambria" w:cs="Arial"/>
                  <w:b/>
                  <w:bCs/>
                </w:rPr>
                <w:t>robót budowlanych</w:t>
              </w:r>
            </w:ins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467E796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del w:id="21" w:author="Michał Stec" w:date="2021-05-11T10:53:00Z">
        <w:r w:rsidR="00D47C07" w:rsidRPr="004414F5" w:rsidDel="00EF0494">
          <w:rPr>
            <w:rFonts w:ascii="Cambria" w:hAnsi="Cambria" w:cs="Arial"/>
            <w:b/>
            <w:bCs/>
            <w:sz w:val="24"/>
            <w:szCs w:val="22"/>
          </w:rPr>
          <w:delText>usług</w:delText>
        </w:r>
      </w:del>
      <w:ins w:id="22" w:author="Michał Stec" w:date="2021-05-11T10:53:00Z">
        <w:r w:rsidR="00EF0494">
          <w:rPr>
            <w:rFonts w:ascii="Cambria" w:hAnsi="Cambria" w:cs="Arial"/>
            <w:b/>
            <w:bCs/>
            <w:sz w:val="24"/>
            <w:szCs w:val="22"/>
          </w:rPr>
          <w:t>robót budowlanych</w:t>
        </w:r>
      </w:ins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del w:id="23" w:author="Michał Stec" w:date="2021-05-11T10:53:00Z">
        <w:r w:rsidRPr="004414F5" w:rsidDel="00EF0494">
          <w:rPr>
            <w:rFonts w:ascii="Cambria" w:hAnsi="Cambria" w:cs="Arial"/>
            <w:b/>
            <w:bCs/>
            <w:sz w:val="24"/>
            <w:szCs w:val="22"/>
          </w:rPr>
          <w:delText>usług</w:delText>
        </w:r>
      </w:del>
      <w:ins w:id="24" w:author="Michał Stec" w:date="2021-05-11T10:53:00Z">
        <w:r w:rsidR="00EF0494">
          <w:rPr>
            <w:rFonts w:ascii="Cambria" w:hAnsi="Cambria" w:cs="Arial"/>
            <w:b/>
            <w:bCs/>
            <w:sz w:val="24"/>
            <w:szCs w:val="22"/>
          </w:rPr>
          <w:t>rob</w:t>
        </w:r>
      </w:ins>
      <w:ins w:id="25" w:author="Michał Stec" w:date="2021-05-11T10:54:00Z">
        <w:r w:rsidR="00EF0494">
          <w:rPr>
            <w:rFonts w:ascii="Cambria" w:hAnsi="Cambria" w:cs="Arial"/>
            <w:b/>
            <w:bCs/>
            <w:sz w:val="24"/>
            <w:szCs w:val="22"/>
          </w:rPr>
          <w:t>ót</w:t>
        </w:r>
      </w:ins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del w:id="26" w:author="Michał Stec" w:date="2021-05-11T10:54:00Z">
        <w:r w:rsidRPr="004414F5" w:rsidDel="00EF0494">
          <w:rPr>
            <w:rFonts w:ascii="Cambria" w:hAnsi="Cambria" w:cs="Arial"/>
            <w:b/>
            <w:bCs/>
            <w:sz w:val="24"/>
            <w:szCs w:val="22"/>
          </w:rPr>
          <w:delText>, a w przypadku świadczeń powtarzających się lub ciągłych, w których wykonywaniu bezpośrednio uczestniczył lub uczestniczy.</w:delText>
        </w:r>
      </w:del>
      <w:ins w:id="27" w:author="Michał Stec" w:date="2021-05-11T10:54:00Z">
        <w:r w:rsidR="00EF0494">
          <w:rPr>
            <w:rFonts w:ascii="Cambria" w:hAnsi="Cambria" w:cs="Arial"/>
            <w:b/>
            <w:bCs/>
            <w:sz w:val="24"/>
            <w:szCs w:val="22"/>
          </w:rPr>
          <w:t>.</w:t>
        </w:r>
      </w:ins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12E254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bookmarkStart w:id="28" w:name="_Hlk60047166"/>
      <w:r w:rsidRPr="00C96AEF">
        <w:rPr>
          <w:rFonts w:ascii="Cambria" w:hAnsi="Cambria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28"/>
    </w:p>
    <w:p w14:paraId="1A610E33" w14:textId="186A85C2" w:rsidR="00C96AEF" w:rsidRPr="00C96AEF" w:rsidRDefault="00C96AEF" w:rsidP="00C96AEF">
      <w:pPr>
        <w:rPr>
          <w:rFonts w:ascii="Cambria" w:hAnsi="Cambria" w:cs="Arial"/>
          <w:bCs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C5432" w14:textId="77777777" w:rsidR="005C457E" w:rsidRDefault="005C457E" w:rsidP="00E816F1">
      <w:r>
        <w:separator/>
      </w:r>
    </w:p>
  </w:endnote>
  <w:endnote w:type="continuationSeparator" w:id="0">
    <w:p w14:paraId="2631373D" w14:textId="77777777" w:rsidR="005C457E" w:rsidRDefault="005C457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00C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E4A00" w14:textId="77777777" w:rsidR="005C457E" w:rsidRDefault="005C457E" w:rsidP="00E816F1">
      <w:r>
        <w:separator/>
      </w:r>
    </w:p>
  </w:footnote>
  <w:footnote w:type="continuationSeparator" w:id="0">
    <w:p w14:paraId="38693E27" w14:textId="77777777" w:rsidR="005C457E" w:rsidRDefault="005C457E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223 N.Lutówko Przemysław Hermann">
    <w15:presenceInfo w15:providerId="AD" w15:userId="S-1-5-21-1258824510-3303949563-3469234235-3604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0D2C6F"/>
    <w:rsid w:val="00153414"/>
    <w:rsid w:val="001557A5"/>
    <w:rsid w:val="00155BFB"/>
    <w:rsid w:val="001D7A37"/>
    <w:rsid w:val="00204C62"/>
    <w:rsid w:val="00215329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C457E"/>
    <w:rsid w:val="005E47DA"/>
    <w:rsid w:val="00633BCC"/>
    <w:rsid w:val="00633E3A"/>
    <w:rsid w:val="00661664"/>
    <w:rsid w:val="006F62F5"/>
    <w:rsid w:val="0071757A"/>
    <w:rsid w:val="0073326F"/>
    <w:rsid w:val="00754447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00C7"/>
    <w:rsid w:val="00AB4F95"/>
    <w:rsid w:val="00B314C2"/>
    <w:rsid w:val="00BB42EF"/>
    <w:rsid w:val="00C10725"/>
    <w:rsid w:val="00C465F2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34190-C11C-48FF-8C8B-90B779265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3</cp:revision>
  <cp:lastPrinted>2021-04-15T10:18:00Z</cp:lastPrinted>
  <dcterms:created xsi:type="dcterms:W3CDTF">2021-05-18T08:18:00Z</dcterms:created>
  <dcterms:modified xsi:type="dcterms:W3CDTF">2021-05-21T07:39:00Z</dcterms:modified>
</cp:coreProperties>
</file>